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989A" w14:textId="77777777" w:rsidR="00F101C4" w:rsidRDefault="00F101C4">
      <w:pPr>
        <w:pStyle w:val="Szvegtrzs"/>
        <w:ind w:left="0"/>
        <w:rPr>
          <w:rFonts w:ascii="Times New Roman"/>
        </w:rPr>
      </w:pP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66D5BB19" w14:textId="0BB3ED9B" w:rsidR="00F101C4" w:rsidRDefault="003B7AE0" w:rsidP="003B7AE0">
      <w:pPr>
        <w:pStyle w:val="Cm"/>
        <w:tabs>
          <w:tab w:val="left" w:pos="0"/>
        </w:tabs>
        <w:ind w:left="0" w:right="89"/>
        <w:rPr>
          <w:caps/>
        </w:rPr>
      </w:pPr>
      <w:r w:rsidRPr="003B7AE0">
        <w:rPr>
          <w:caps/>
        </w:rPr>
        <w:t>ProjektteRv</w:t>
      </w:r>
    </w:p>
    <w:p w14:paraId="4BE01BBA" w14:textId="77777777" w:rsidR="00BB2524" w:rsidRDefault="00BB2524" w:rsidP="003B7AE0">
      <w:pPr>
        <w:pStyle w:val="Cm"/>
        <w:tabs>
          <w:tab w:val="left" w:pos="0"/>
        </w:tabs>
        <w:ind w:left="0" w:right="89"/>
        <w:rPr>
          <w:caps/>
        </w:rPr>
      </w:pPr>
    </w:p>
    <w:p w14:paraId="0F90816E" w14:textId="03408709" w:rsidR="00BB2524" w:rsidRDefault="009E1DD9" w:rsidP="003B7AE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Rinya-Dráva Szövetség</w:t>
      </w:r>
    </w:p>
    <w:p w14:paraId="41821B25" w14:textId="5D111700" w:rsidR="00BB2524" w:rsidRPr="00BB2524" w:rsidRDefault="009E1DD9" w:rsidP="003B7AE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Mikrovállalkozások kisléptékű fejlesztése</w:t>
      </w:r>
    </w:p>
    <w:p w14:paraId="30779EA0" w14:textId="5D411779" w:rsidR="000D6807" w:rsidRPr="00BB2524" w:rsidRDefault="009E1DD9" w:rsidP="00BB2524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KAP-RD</w:t>
      </w:r>
      <w:r w:rsidR="00664684">
        <w:rPr>
          <w:b w:val="0"/>
          <w:caps/>
          <w:color w:val="00B0F0"/>
        </w:rPr>
        <w:t>57-HU075</w:t>
      </w:r>
      <w:bookmarkStart w:id="0" w:name="_GoBack"/>
      <w:bookmarkEnd w:id="0"/>
      <w:r>
        <w:rPr>
          <w:b w:val="0"/>
          <w:caps/>
          <w:color w:val="00B0F0"/>
        </w:rPr>
        <w:t>-1-24</w:t>
      </w:r>
    </w:p>
    <w:p w14:paraId="31125C28" w14:textId="1EDD0015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C56B85" w14:textId="31B8C135" w:rsidR="003B7AE0" w:rsidRPr="00A224EF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24EF">
        <w:rPr>
          <w:rFonts w:ascii="Arial" w:hAnsi="Arial" w:cs="Arial"/>
          <w:sz w:val="20"/>
          <w:szCs w:val="20"/>
        </w:rPr>
        <w:t xml:space="preserve">A projektterv egyes kérdéseihez kapcsolódóan csatolandó dokumentumokat elektronikus úton, szkennelés útján előállított olvasható formában kell csatolni a kérelemhez! Kérjük, az értékeléshez szükséges dokumentumokat hiánytalanul nyújtsa be! </w:t>
      </w:r>
    </w:p>
    <w:p w14:paraId="5763F3B9" w14:textId="795EA72C" w:rsidR="00BB2524" w:rsidRDefault="00BB2524" w:rsidP="006F1105">
      <w:pPr>
        <w:pStyle w:val="Szvegtrzs"/>
        <w:spacing w:before="25" w:line="280" w:lineRule="auto"/>
        <w:ind w:left="0" w:right="117"/>
        <w:jc w:val="both"/>
        <w:rPr>
          <w:rFonts w:ascii="Arial" w:hAnsi="Arial" w:cs="Arial"/>
          <w:b/>
          <w:highlight w:val="yellow"/>
        </w:rPr>
      </w:pPr>
    </w:p>
    <w:p w14:paraId="1F3619A7" w14:textId="394878A5" w:rsidR="00A2559D" w:rsidRPr="0048450E" w:rsidRDefault="0048450E" w:rsidP="0048450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I. </w:t>
      </w:r>
      <w:r w:rsidRPr="0048450E">
        <w:rPr>
          <w:rFonts w:ascii="Arial" w:hAnsi="Arial" w:cs="Arial"/>
          <w:b/>
          <w:sz w:val="20"/>
        </w:rPr>
        <w:t>Pályázó b</w:t>
      </w:r>
      <w:r w:rsidR="00A2559D" w:rsidRPr="0048450E">
        <w:rPr>
          <w:rFonts w:ascii="Arial" w:hAnsi="Arial" w:cs="Arial"/>
          <w:b/>
          <w:sz w:val="20"/>
        </w:rPr>
        <w:t>emutatás</w:t>
      </w:r>
      <w:r w:rsidRPr="0048450E">
        <w:rPr>
          <w:rFonts w:ascii="Arial" w:hAnsi="Arial" w:cs="Arial"/>
          <w:b/>
          <w:sz w:val="20"/>
        </w:rPr>
        <w:t>a</w:t>
      </w:r>
    </w:p>
    <w:p w14:paraId="1CB38490" w14:textId="77777777" w:rsidR="0048450E" w:rsidRPr="0048450E" w:rsidRDefault="0048450E" w:rsidP="0048450E">
      <w:pPr>
        <w:pStyle w:val="Listaszerbekezds"/>
        <w:ind w:left="1080" w:firstLine="0"/>
        <w:rPr>
          <w:rFonts w:ascii="Arial" w:hAnsi="Arial" w:cs="Arial"/>
          <w:b/>
          <w:sz w:val="20"/>
        </w:rPr>
      </w:pPr>
    </w:p>
    <w:p w14:paraId="2BDF7EBE" w14:textId="77777777" w:rsidR="00A2559D" w:rsidRDefault="00A2559D" w:rsidP="00A2559D">
      <w:pPr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1.</w:t>
      </w:r>
    </w:p>
    <w:p w14:paraId="380E042F" w14:textId="77777777" w:rsidR="00A2559D" w:rsidRPr="00D10B78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Kérjük, mutatkozzon be, válaszában térjen ki az alapítás dátumára</w:t>
      </w:r>
      <w:r>
        <w:rPr>
          <w:rFonts w:ascii="Arial" w:hAnsi="Arial" w:cs="Arial"/>
          <w:sz w:val="20"/>
        </w:rPr>
        <w:t xml:space="preserve"> és arra, hogy a naptári évtől eltérő üzleti évet alkalmaz-e.</w:t>
      </w:r>
    </w:p>
    <w:p w14:paraId="0CC34BA8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során a lezárt teljes üzleti évek száma kerül figyelembevételre.</w:t>
      </w:r>
    </w:p>
    <w:p w14:paraId="3B3A119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DC0E7F4" w14:textId="108FD6A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929CF07" w14:textId="36CF1678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19DCC51" w14:textId="5DB40748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E88366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9263DAF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C8F5448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</w:t>
      </w:r>
    </w:p>
    <w:p w14:paraId="11A1236E" w14:textId="3DB6D5F3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tevékenységét hol végzi, válaszában térjen ki arra is, hogy mióta rendelkezik székhellyel/fiókteleppel a Helyi Akciócsoport területén.</w:t>
      </w:r>
      <w:r w:rsidR="00A90A32">
        <w:rPr>
          <w:rFonts w:ascii="Arial" w:hAnsi="Arial" w:cs="Arial"/>
          <w:sz w:val="20"/>
        </w:rPr>
        <w:t xml:space="preserve"> </w:t>
      </w:r>
      <w:r w:rsidR="00A90A32" w:rsidRPr="00A90A32">
        <w:rPr>
          <w:rFonts w:ascii="Arial" w:hAnsi="Arial" w:cs="Arial"/>
          <w:sz w:val="20"/>
        </w:rPr>
        <w:t>(Felhívjuk figyelmét, hogy csak olyan székhely,</w:t>
      </w:r>
      <w:r w:rsidR="00A90A32">
        <w:rPr>
          <w:rFonts w:ascii="Arial" w:hAnsi="Arial" w:cs="Arial"/>
          <w:sz w:val="20"/>
        </w:rPr>
        <w:t xml:space="preserve"> </w:t>
      </w:r>
      <w:r w:rsidR="00A90A32" w:rsidRPr="00A90A32">
        <w:rPr>
          <w:rFonts w:ascii="Arial" w:hAnsi="Arial" w:cs="Arial"/>
          <w:sz w:val="20"/>
        </w:rPr>
        <w:t>telephely,</w:t>
      </w:r>
      <w:r w:rsidR="00A90A32">
        <w:rPr>
          <w:rFonts w:ascii="Arial" w:hAnsi="Arial" w:cs="Arial"/>
          <w:sz w:val="20"/>
        </w:rPr>
        <w:t xml:space="preserve"> </w:t>
      </w:r>
      <w:r w:rsidR="00A90A32" w:rsidRPr="00A90A32">
        <w:rPr>
          <w:rFonts w:ascii="Arial" w:hAnsi="Arial" w:cs="Arial"/>
          <w:sz w:val="20"/>
        </w:rPr>
        <w:t>fióktelephely fogadható el, mely az ügyfélregisztrációs rendszerben is bejelentésre kerül!)</w:t>
      </w:r>
    </w:p>
    <w:p w14:paraId="6DD8DB3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35DFBC2" w14:textId="2A9C518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9EFA944" w14:textId="0A3D62A8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FFE8F6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4AF9FC5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5C756DF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37901F36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</w:t>
      </w:r>
    </w:p>
    <w:p w14:paraId="2F0A3D60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 vállalkozása eredményességét, válaszában térjen ki az utolsó 3 lezárt üzleti évének eredményességére évenkénti bontásban. Az értékelés alapja a társas vállalkozók esetében a közzétett éves beszámolókban a pozitív adózott eredmény. Az egyéni vállalkozók esetében a bevételek és kiadások pozitív különbözete kerül figyelembevételre, mely alátámasztására könyvelői nyilatkozat csatolása szükséges.</w:t>
      </w:r>
    </w:p>
    <w:p w14:paraId="36E14EC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7C9856B9" w14:textId="1091428E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FB2E9F9" w14:textId="13D09AD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4D01E84" w14:textId="7F2F7894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B31C2AB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5E6E47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B43F203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</w:p>
    <w:p w14:paraId="78A85233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vállalkozása milyen Európai Unió által finanszírozott támogatás(ok)</w:t>
      </w:r>
      <w:proofErr w:type="spellStart"/>
      <w:r>
        <w:rPr>
          <w:rFonts w:ascii="Arial" w:hAnsi="Arial" w:cs="Arial"/>
          <w:sz w:val="20"/>
        </w:rPr>
        <w:t>ban</w:t>
      </w:r>
      <w:proofErr w:type="spellEnd"/>
      <w:r>
        <w:rPr>
          <w:rFonts w:ascii="Arial" w:hAnsi="Arial" w:cs="Arial"/>
          <w:sz w:val="20"/>
        </w:rPr>
        <w:t xml:space="preserve"> részesült az előző 2014-2022-es Uniós fejlesztési ciklusban. Válaszában térjen ki a projektek megvalósítására és arra, hogy a LEADER program keretében kerültek-e finanszírozásra.</w:t>
      </w:r>
    </w:p>
    <w:p w14:paraId="6C666B21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500 karakter)</w:t>
      </w:r>
    </w:p>
    <w:p w14:paraId="3028D3E4" w14:textId="7DC6CB9F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E7E8E9E" w14:textId="1F061288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701C146" w14:textId="29607A6A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5450221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D7234D0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65C6831" w14:textId="77777777" w:rsidR="00A2559D" w:rsidRPr="00A90A32" w:rsidRDefault="00A2559D" w:rsidP="00A2559D">
      <w:pPr>
        <w:jc w:val="both"/>
        <w:rPr>
          <w:rFonts w:ascii="Arial" w:hAnsi="Arial" w:cs="Arial"/>
          <w:b/>
          <w:sz w:val="20"/>
        </w:rPr>
      </w:pPr>
      <w:r w:rsidRPr="00A90A32">
        <w:rPr>
          <w:rFonts w:ascii="Arial" w:hAnsi="Arial" w:cs="Arial"/>
          <w:b/>
          <w:sz w:val="20"/>
        </w:rPr>
        <w:t>II. Projekt bemutatása</w:t>
      </w:r>
    </w:p>
    <w:p w14:paraId="16F1A840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13FE9B0" w14:textId="67935A74" w:rsidR="00A2559D" w:rsidRDefault="00D575D5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</w:t>
      </w:r>
      <w:r w:rsidR="00A2559D">
        <w:rPr>
          <w:rFonts w:ascii="Arial" w:hAnsi="Arial" w:cs="Arial"/>
          <w:sz w:val="20"/>
        </w:rPr>
        <w:t>. Kérjük mutassa be, hogy projektje milyen hatást gyakorol a természeti környezetre, hogyan javítja azt, illetve szerepvállalása hogyan segíti elő a helyi társadalom fejlődését.</w:t>
      </w:r>
    </w:p>
    <w:p w14:paraId="6BF4E49E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2CF37FE1" w14:textId="4FD05306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60DFABB" w14:textId="61587A79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A5F6A0C" w14:textId="4B22D81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2C975A1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2CD105C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47DA598" w14:textId="372164AE" w:rsidR="00A2559D" w:rsidRDefault="00D575D5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</w:t>
      </w:r>
      <w:r w:rsidR="00A2559D">
        <w:rPr>
          <w:rFonts w:ascii="Arial" w:hAnsi="Arial" w:cs="Arial"/>
          <w:sz w:val="20"/>
        </w:rPr>
        <w:t>. Kérjük a támogatási kérelem minden pontját gondosan töltse ki és csatoljon minden az értékeléshez szükséges mellékletet. Itt lehetősége van a projektjével kapcsolatos további információkat megadni.</w:t>
      </w:r>
    </w:p>
    <w:p w14:paraId="33467D4E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241DEF2" w14:textId="0FF95298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AE25B66" w14:textId="55B2519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34F0FF3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1CBB3CD" w14:textId="4EBD8CF3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8D51912" w14:textId="022FBCBB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412B9F1" w14:textId="436C69FC" w:rsidR="00A2559D" w:rsidRDefault="00D575D5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A2559D">
        <w:rPr>
          <w:rFonts w:ascii="Arial" w:hAnsi="Arial" w:cs="Arial"/>
          <w:sz w:val="20"/>
        </w:rPr>
        <w:t>. Kérjük mutassa be, hogy projektjét mikor kívánja megvalósítani. Amennyiben a felhívásban rögzített megvalósítási határidőn belüli konkrét vállalást tesz, kérjük erről külön nyilatkozatot is csatoljon.</w:t>
      </w:r>
    </w:p>
    <w:p w14:paraId="7D7405B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500 karakter)</w:t>
      </w:r>
    </w:p>
    <w:p w14:paraId="670C8CBB" w14:textId="3E22D921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9F09B95" w14:textId="7E8D7FBD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56A62FC" w14:textId="1C7C00BB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C34C34C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304E3D0" w14:textId="1DA4A7B6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77FCBF4" w14:textId="1AB0E315" w:rsidR="00A2559D" w:rsidRDefault="00D575D5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</w:t>
      </w:r>
      <w:r w:rsidR="00A2559D">
        <w:rPr>
          <w:rFonts w:ascii="Arial" w:hAnsi="Arial" w:cs="Arial"/>
          <w:sz w:val="20"/>
        </w:rPr>
        <w:t>. Kérjük mutassa be a projektje költségeit és azok finanszírozását. Válaszában térjen ki arra is, hogy a projekt megvalósításához szükséges önerővel rendelkezik-e? Kérjük amennyiben többlet önerő biztosítását vállalja, erről külön nyilatkozatot is csatoljon.</w:t>
      </w:r>
    </w:p>
    <w:p w14:paraId="2CC050AB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500 karakter)</w:t>
      </w:r>
    </w:p>
    <w:p w14:paraId="68E381B7" w14:textId="63B3A0C0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D2AD816" w14:textId="6FB0CB3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C71B7C0" w14:textId="61A343C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F6CDD79" w14:textId="1E79482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DD271F7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AF44243" w14:textId="25E9B975" w:rsidR="00A2559D" w:rsidRDefault="00D575D5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</w:t>
      </w:r>
      <w:r w:rsidR="00A2559D">
        <w:rPr>
          <w:rFonts w:ascii="Arial" w:hAnsi="Arial" w:cs="Arial"/>
          <w:sz w:val="20"/>
        </w:rPr>
        <w:t>. Kérjük mutassa be, hogy megvalósult projektje nyilvánosságát miként kívánja biztosítani. Gondoljon itt arra, hogy milyen eszközökkel, milyen csatornákon keresztül kívánja ezt megtenni.</w:t>
      </w:r>
    </w:p>
    <w:p w14:paraId="079EFD0E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500 karakter)</w:t>
      </w:r>
    </w:p>
    <w:p w14:paraId="3D132D3F" w14:textId="5AA9396B" w:rsidR="003B7AE0" w:rsidRDefault="003B7AE0" w:rsidP="00A224EF">
      <w:pPr>
        <w:jc w:val="both"/>
        <w:rPr>
          <w:rFonts w:ascii="Arial" w:hAnsi="Arial" w:cs="Arial"/>
          <w:sz w:val="20"/>
          <w:szCs w:val="20"/>
        </w:rPr>
      </w:pPr>
    </w:p>
    <w:p w14:paraId="290CA0B4" w14:textId="647DE345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4C84ABA7" w14:textId="18B9FA7D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31CB5890" w14:textId="61116D45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7499CB8D" w14:textId="77777777" w:rsidR="00A2559D" w:rsidRPr="00A224EF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sectPr w:rsidR="00A2559D" w:rsidRPr="00A224EF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58311" w14:textId="77777777" w:rsidR="00B83EE2" w:rsidRDefault="00B83EE2">
      <w:r>
        <w:separator/>
      </w:r>
    </w:p>
  </w:endnote>
  <w:endnote w:type="continuationSeparator" w:id="0">
    <w:p w14:paraId="4DE35B5E" w14:textId="77777777" w:rsidR="00B83EE2" w:rsidRDefault="00B8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3FE2" w14:textId="061BAB56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w/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716A2" w14:textId="77777777" w:rsidR="00B83EE2" w:rsidRDefault="00B83EE2">
      <w:r>
        <w:separator/>
      </w:r>
    </w:p>
  </w:footnote>
  <w:footnote w:type="continuationSeparator" w:id="0">
    <w:p w14:paraId="5D7C22F5" w14:textId="77777777" w:rsidR="00B83EE2" w:rsidRDefault="00B83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7732" w14:textId="4F56D126" w:rsidR="00F101C4" w:rsidRDefault="003928B8">
    <w:pPr>
      <w:pStyle w:val="Szvegtrzs"/>
      <w:spacing w:line="14" w:lineRule="auto"/>
      <w:ind w:left="0"/>
    </w:pPr>
    <w:ins w:id="1" w:author="Rinya-Dráva Szövetség" w:date="2024-08-13T09:39:00Z">
      <w:r>
        <w:rPr>
          <w:noProof/>
          <w:sz w:val="32"/>
          <w:szCs w:val="32"/>
        </w:rPr>
        <w:drawing>
          <wp:anchor distT="0" distB="0" distL="114300" distR="114300" simplePos="0" relativeHeight="487550976" behindDoc="0" locked="0" layoutInCell="1" allowOverlap="1" wp14:anchorId="50A2823C" wp14:editId="5BA95F25">
            <wp:simplePos x="0" y="0"/>
            <wp:positionH relativeFrom="column">
              <wp:posOffset>2695575</wp:posOffset>
            </wp:positionH>
            <wp:positionV relativeFrom="paragraph">
              <wp:posOffset>-85725</wp:posOffset>
            </wp:positionV>
            <wp:extent cx="914400" cy="984250"/>
            <wp:effectExtent l="0" t="0" r="0" b="635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ó Rinya Dráva Szövetség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ins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6F521B2F">
          <wp:simplePos x="0" y="0"/>
          <wp:positionH relativeFrom="page">
            <wp:posOffset>567895</wp:posOffset>
          </wp:positionH>
          <wp:positionV relativeFrom="page">
            <wp:posOffset>99372</wp:posOffset>
          </wp:positionV>
          <wp:extent cx="990394" cy="50793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940C2" w14:textId="0ECBE288" w:rsidR="00F101C4" w:rsidRPr="00A224EF" w:rsidRDefault="00664684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w w:val="105"/>
                            </w:rPr>
                            <w:t>6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.</w:t>
                          </w:r>
                          <w:r w:rsidR="00C43879"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="00C43879"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="00C43879"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3C61B3"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" filled="f" stroked="f">
              <v:textbox inset="0,0,0,0">
                <w:txbxContent>
                  <w:p w14:paraId="143940C2" w14:textId="0ECBE288" w:rsidR="00F101C4" w:rsidRPr="00A224EF" w:rsidRDefault="00664684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w w:val="105"/>
                      </w:rPr>
                      <w:t>6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.</w:t>
                    </w:r>
                    <w:r w:rsidR="00C43879"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="00C43879"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="00C43879"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3C61B3"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4458E"/>
    <w:multiLevelType w:val="hybridMultilevel"/>
    <w:tmpl w:val="8E305CAC"/>
    <w:lvl w:ilvl="0" w:tplc="73CA9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6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nya-Dráva Szövetség">
    <w15:presenceInfo w15:providerId="Windows Live" w15:userId="ce4494f69e6033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27576"/>
    <w:rsid w:val="000470CC"/>
    <w:rsid w:val="00060DB3"/>
    <w:rsid w:val="000723D9"/>
    <w:rsid w:val="000B51DF"/>
    <w:rsid w:val="000D6807"/>
    <w:rsid w:val="00105DF8"/>
    <w:rsid w:val="0011032D"/>
    <w:rsid w:val="00195799"/>
    <w:rsid w:val="00196B7E"/>
    <w:rsid w:val="001A48EF"/>
    <w:rsid w:val="00202CF1"/>
    <w:rsid w:val="00250522"/>
    <w:rsid w:val="002864B6"/>
    <w:rsid w:val="00297DF6"/>
    <w:rsid w:val="003117C4"/>
    <w:rsid w:val="003874E8"/>
    <w:rsid w:val="003928B8"/>
    <w:rsid w:val="003A3F8B"/>
    <w:rsid w:val="003B39FA"/>
    <w:rsid w:val="003B7AE0"/>
    <w:rsid w:val="003C61B3"/>
    <w:rsid w:val="003D024E"/>
    <w:rsid w:val="0048450E"/>
    <w:rsid w:val="00540193"/>
    <w:rsid w:val="005538B0"/>
    <w:rsid w:val="005B77D6"/>
    <w:rsid w:val="0060168C"/>
    <w:rsid w:val="0062220B"/>
    <w:rsid w:val="00644749"/>
    <w:rsid w:val="00664684"/>
    <w:rsid w:val="006E6FB8"/>
    <w:rsid w:val="006F1105"/>
    <w:rsid w:val="007342C8"/>
    <w:rsid w:val="0075392D"/>
    <w:rsid w:val="0077039A"/>
    <w:rsid w:val="007F4FB1"/>
    <w:rsid w:val="00844185"/>
    <w:rsid w:val="008637DC"/>
    <w:rsid w:val="00876C66"/>
    <w:rsid w:val="008F3E72"/>
    <w:rsid w:val="00903CE0"/>
    <w:rsid w:val="00913618"/>
    <w:rsid w:val="00913EC4"/>
    <w:rsid w:val="0094515F"/>
    <w:rsid w:val="00952F7F"/>
    <w:rsid w:val="009E1DD9"/>
    <w:rsid w:val="009E258A"/>
    <w:rsid w:val="00A0377E"/>
    <w:rsid w:val="00A04B48"/>
    <w:rsid w:val="00A224EF"/>
    <w:rsid w:val="00A2559D"/>
    <w:rsid w:val="00A34FE9"/>
    <w:rsid w:val="00A90A32"/>
    <w:rsid w:val="00AC72B5"/>
    <w:rsid w:val="00AE14EE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72B70"/>
    <w:rsid w:val="00C83958"/>
    <w:rsid w:val="00C95613"/>
    <w:rsid w:val="00CB207C"/>
    <w:rsid w:val="00CE25B9"/>
    <w:rsid w:val="00D37358"/>
    <w:rsid w:val="00D46061"/>
    <w:rsid w:val="00D46A74"/>
    <w:rsid w:val="00D575D5"/>
    <w:rsid w:val="00D83B2D"/>
    <w:rsid w:val="00D85098"/>
    <w:rsid w:val="00E4140D"/>
    <w:rsid w:val="00E84753"/>
    <w:rsid w:val="00F101C4"/>
    <w:rsid w:val="00F77282"/>
    <w:rsid w:val="00F83113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361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Rinya-Dráva Szövetség</cp:lastModifiedBy>
  <cp:revision>14</cp:revision>
  <dcterms:created xsi:type="dcterms:W3CDTF">2024-07-08T14:11:00Z</dcterms:created>
  <dcterms:modified xsi:type="dcterms:W3CDTF">2024-11-26T10:05:00Z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